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CA8" w:rsidRPr="00D432F9" w:rsidRDefault="00C61CA8" w:rsidP="00C61C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450215B5" wp14:editId="7C079C63">
            <wp:simplePos x="0" y="0"/>
            <wp:positionH relativeFrom="column">
              <wp:posOffset>1076325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797519339" name="Picture 797519339" descr="A picture containing text, logo, emblem, symb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519339" name="Picture 797519339" descr="A picture containing text, logo, emblem, symbo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47774A">
        <w:rPr>
          <w:rFonts w:ascii="Times New Roman" w:hAnsi="Times New Roman" w:cs="Times New Roman"/>
          <w:b/>
          <w:sz w:val="24"/>
          <w:szCs w:val="24"/>
        </w:rPr>
        <w:t>SINDHI HIGH SCHOOL, HEBBAL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C61CA8" w:rsidRPr="00D432F9" w:rsidRDefault="00C61CA8" w:rsidP="00C61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32F9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UNIT </w:t>
      </w:r>
      <w:r w:rsidRPr="00D432F9">
        <w:rPr>
          <w:rFonts w:ascii="Times New Roman" w:hAnsi="Times New Roman" w:cs="Times New Roman"/>
          <w:b/>
          <w:sz w:val="24"/>
          <w:szCs w:val="24"/>
        </w:rPr>
        <w:t xml:space="preserve"> TEST</w:t>
      </w:r>
      <w:proofErr w:type="gramEnd"/>
      <w:r w:rsidR="00812290">
        <w:rPr>
          <w:rFonts w:ascii="Times New Roman" w:hAnsi="Times New Roman" w:cs="Times New Roman"/>
          <w:b/>
          <w:sz w:val="24"/>
          <w:szCs w:val="24"/>
        </w:rPr>
        <w:t xml:space="preserve"> II</w:t>
      </w:r>
      <w:r>
        <w:rPr>
          <w:rFonts w:ascii="Times New Roman" w:hAnsi="Times New Roman" w:cs="Times New Roman"/>
          <w:b/>
          <w:sz w:val="24"/>
          <w:szCs w:val="24"/>
        </w:rPr>
        <w:t xml:space="preserve"> [2024-25</w:t>
      </w:r>
      <w:r w:rsidRPr="00D432F9">
        <w:rPr>
          <w:rFonts w:ascii="Times New Roman" w:hAnsi="Times New Roman" w:cs="Times New Roman"/>
          <w:b/>
          <w:sz w:val="24"/>
          <w:szCs w:val="24"/>
        </w:rPr>
        <w:t>]</w:t>
      </w:r>
    </w:p>
    <w:p w:rsidR="00C61CA8" w:rsidRPr="00D432F9" w:rsidRDefault="00C61CA8" w:rsidP="00C61CA8">
      <w:pPr>
        <w:spacing w:after="0" w:line="240" w:lineRule="auto"/>
        <w:ind w:left="720"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432F9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D432F9">
        <w:rPr>
          <w:rFonts w:ascii="Times New Roman" w:hAnsi="Times New Roman" w:cs="Times New Roman"/>
          <w:b/>
          <w:sz w:val="24"/>
          <w:szCs w:val="24"/>
        </w:rPr>
        <w:t xml:space="preserve"> SUBJECT: </w:t>
      </w:r>
      <w:proofErr w:type="gramStart"/>
      <w:r w:rsidRPr="00D432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MATHEMATICS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041</w:t>
      </w:r>
    </w:p>
    <w:p w:rsidR="00C61CA8" w:rsidRPr="00D432F9" w:rsidRDefault="00C61CA8" w:rsidP="00C61CA8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432F9">
        <w:rPr>
          <w:rFonts w:ascii="Times New Roman" w:hAnsi="Times New Roman" w:cs="Times New Roman"/>
          <w:b/>
          <w:sz w:val="24"/>
          <w:szCs w:val="24"/>
        </w:rPr>
        <w:t>Class</w:t>
      </w:r>
      <w:proofErr w:type="gramStart"/>
      <w:r w:rsidRPr="00D432F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XI</w:t>
      </w:r>
      <w:proofErr w:type="gramEnd"/>
      <w:r w:rsidRPr="00D432F9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D432F9">
        <w:rPr>
          <w:rFonts w:ascii="Times New Roman" w:hAnsi="Times New Roman" w:cs="Times New Roman"/>
          <w:b/>
          <w:sz w:val="24"/>
          <w:szCs w:val="24"/>
        </w:rPr>
        <w:tab/>
      </w:r>
      <w:r w:rsidRPr="00D432F9">
        <w:rPr>
          <w:rFonts w:ascii="Times New Roman" w:hAnsi="Times New Roman" w:cs="Times New Roman"/>
          <w:b/>
          <w:sz w:val="24"/>
          <w:szCs w:val="24"/>
        </w:rPr>
        <w:tab/>
      </w:r>
      <w:r w:rsidRPr="00D432F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D432F9">
        <w:rPr>
          <w:rFonts w:ascii="Times New Roman" w:hAnsi="Times New Roman" w:cs="Times New Roman"/>
          <w:b/>
          <w:sz w:val="24"/>
          <w:szCs w:val="24"/>
        </w:rPr>
        <w:t xml:space="preserve">Max Marks: </w:t>
      </w:r>
      <w:r>
        <w:rPr>
          <w:rFonts w:ascii="Times New Roman" w:hAnsi="Times New Roman" w:cs="Times New Roman"/>
          <w:b/>
          <w:sz w:val="24"/>
          <w:szCs w:val="24"/>
        </w:rPr>
        <w:t>25</w:t>
      </w:r>
    </w:p>
    <w:p w:rsidR="00C61CA8" w:rsidRDefault="00663AF3" w:rsidP="00C61CA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Date: 20</w:t>
      </w:r>
      <w:del w:id="0" w:author="Microsoft account" w:date="2024-11-04T10:45:00Z">
        <w:r w:rsidR="00C61CA8">
          <w:rPr>
            <w:rFonts w:ascii="Times New Roman" w:hAnsi="Times New Roman" w:cs="Times New Roman"/>
            <w:b/>
            <w:bCs/>
            <w:sz w:val="24"/>
            <w:szCs w:val="24"/>
          </w:rPr>
          <w:delText xml:space="preserve"> </w:delText>
        </w:r>
      </w:del>
      <w:r w:rsidR="00C61CA8">
        <w:rPr>
          <w:rFonts w:ascii="Times New Roman" w:hAnsi="Times New Roman" w:cs="Times New Roman"/>
          <w:b/>
          <w:bCs/>
          <w:sz w:val="24"/>
          <w:szCs w:val="24"/>
        </w:rPr>
        <w:t>.11.2024</w:t>
      </w:r>
      <w:r w:rsidR="00C61CA8" w:rsidRPr="00D432F9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C61CA8" w:rsidRPr="00D432F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61CA8" w:rsidRPr="00D432F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61CA8" w:rsidRPr="00D432F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61CA8" w:rsidRPr="00D432F9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</w:t>
      </w:r>
      <w:r w:rsidR="00C61CA8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C80CF2">
        <w:rPr>
          <w:rFonts w:ascii="Times New Roman" w:hAnsi="Times New Roman" w:cs="Times New Roman"/>
          <w:b/>
          <w:bCs/>
          <w:sz w:val="24"/>
          <w:szCs w:val="24"/>
        </w:rPr>
        <w:t xml:space="preserve">               Reading Time</w:t>
      </w:r>
      <w:proofErr w:type="gramStart"/>
      <w:r w:rsidR="00C80CF2">
        <w:rPr>
          <w:rFonts w:ascii="Times New Roman" w:hAnsi="Times New Roman" w:cs="Times New Roman"/>
          <w:b/>
          <w:bCs/>
          <w:sz w:val="24"/>
          <w:szCs w:val="24"/>
        </w:rPr>
        <w:t>:8.10</w:t>
      </w:r>
      <w:r>
        <w:rPr>
          <w:rFonts w:ascii="Times New Roman" w:hAnsi="Times New Roman" w:cs="Times New Roman"/>
          <w:b/>
          <w:bCs/>
          <w:sz w:val="24"/>
          <w:szCs w:val="24"/>
        </w:rPr>
        <w:t>a.m</w:t>
      </w:r>
      <w:proofErr w:type="gramEnd"/>
      <w:r w:rsidR="00C80CF2">
        <w:rPr>
          <w:rFonts w:ascii="Times New Roman" w:hAnsi="Times New Roman" w:cs="Times New Roman"/>
          <w:b/>
          <w:bCs/>
          <w:sz w:val="24"/>
          <w:szCs w:val="24"/>
        </w:rPr>
        <w:t>-8.20</w:t>
      </w:r>
      <w:r w:rsidR="00C61CA8" w:rsidRPr="00D432F9">
        <w:rPr>
          <w:rFonts w:ascii="Times New Roman" w:hAnsi="Times New Roman" w:cs="Times New Roman"/>
          <w:b/>
          <w:bCs/>
          <w:sz w:val="24"/>
          <w:szCs w:val="24"/>
        </w:rPr>
        <w:t>a.m</w:t>
      </w:r>
    </w:p>
    <w:p w:rsidR="00C61CA8" w:rsidRDefault="00C61CA8" w:rsidP="00C61CA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No of sides: 2                                                   </w:t>
      </w:r>
      <w:r w:rsidR="00C80CF2">
        <w:rPr>
          <w:rFonts w:ascii="Times New Roman" w:hAnsi="Times New Roman" w:cs="Times New Roman"/>
          <w:b/>
          <w:bCs/>
          <w:sz w:val="26"/>
          <w:szCs w:val="26"/>
        </w:rPr>
        <w:t xml:space="preserve">               Writing time</w:t>
      </w:r>
      <w:proofErr w:type="gramStart"/>
      <w:r w:rsidR="00C80CF2">
        <w:rPr>
          <w:rFonts w:ascii="Times New Roman" w:hAnsi="Times New Roman" w:cs="Times New Roman"/>
          <w:b/>
          <w:bCs/>
          <w:sz w:val="26"/>
          <w:szCs w:val="26"/>
        </w:rPr>
        <w:t>:8:20a.m</w:t>
      </w:r>
      <w:proofErr w:type="gramEnd"/>
      <w:r w:rsidR="00C80CF2">
        <w:rPr>
          <w:rFonts w:ascii="Times New Roman" w:hAnsi="Times New Roman" w:cs="Times New Roman"/>
          <w:b/>
          <w:bCs/>
          <w:sz w:val="26"/>
          <w:szCs w:val="26"/>
        </w:rPr>
        <w:t xml:space="preserve"> – 9.20</w:t>
      </w:r>
      <w:r>
        <w:rPr>
          <w:rFonts w:ascii="Times New Roman" w:hAnsi="Times New Roman" w:cs="Times New Roman"/>
          <w:b/>
          <w:bCs/>
          <w:sz w:val="26"/>
          <w:szCs w:val="26"/>
        </w:rPr>
        <w:t>a.m</w:t>
      </w:r>
      <w:r w:rsidRPr="00563B38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4B0787C9" wp14:editId="7AF113BD">
                <wp:simplePos x="0" y="0"/>
                <wp:positionH relativeFrom="page">
                  <wp:posOffset>208280</wp:posOffset>
                </wp:positionH>
                <wp:positionV relativeFrom="paragraph">
                  <wp:posOffset>236220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8E7E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6.4pt;margin-top:18.6pt;width:568.1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</w:p>
    <w:p w:rsidR="00C61CA8" w:rsidRDefault="00C61CA8" w:rsidP="00C61CA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61CA8" w:rsidRPr="008614A9" w:rsidRDefault="00C61CA8" w:rsidP="00C61CA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C7FDC">
        <w:rPr>
          <w:rFonts w:ascii="Times New Roman" w:hAnsi="Times New Roman" w:cs="Times New Roman"/>
          <w:b/>
          <w:sz w:val="24"/>
        </w:rPr>
        <w:t xml:space="preserve">General Instructions: </w:t>
      </w:r>
    </w:p>
    <w:p w:rsidR="00C61CA8" w:rsidRPr="001C7FDC" w:rsidRDefault="00C61CA8" w:rsidP="00C61CA8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  <w:r w:rsidRPr="001C7FDC">
        <w:rPr>
          <w:rFonts w:ascii="Times New Roman" w:hAnsi="Times New Roman" w:cs="Times New Roman"/>
        </w:rPr>
        <w:t xml:space="preserve">1. This Question paper contains - </w:t>
      </w:r>
      <w:r w:rsidRPr="003C3912">
        <w:rPr>
          <w:rFonts w:ascii="Times New Roman" w:hAnsi="Times New Roman" w:cs="Times New Roman"/>
          <w:b/>
        </w:rPr>
        <w:t>five sections A, B, C, D and E</w:t>
      </w:r>
      <w:r w:rsidRPr="001C7FDC">
        <w:rPr>
          <w:rFonts w:ascii="Times New Roman" w:hAnsi="Times New Roman" w:cs="Times New Roman"/>
        </w:rPr>
        <w:t xml:space="preserve">. Each section is compulsory. </w:t>
      </w:r>
    </w:p>
    <w:p w:rsidR="00C61CA8" w:rsidRPr="001C7FDC" w:rsidRDefault="00C61CA8" w:rsidP="00C61CA8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  <w:r w:rsidRPr="001C7FDC">
        <w:rPr>
          <w:rFonts w:ascii="Times New Roman" w:hAnsi="Times New Roman" w:cs="Times New Roman"/>
        </w:rPr>
        <w:t xml:space="preserve">2. </w:t>
      </w:r>
      <w:r w:rsidRPr="001C7FDC">
        <w:rPr>
          <w:rFonts w:ascii="Times New Roman" w:hAnsi="Times New Roman" w:cs="Times New Roman"/>
          <w:b/>
        </w:rPr>
        <w:t>Section A</w:t>
      </w:r>
      <w:r w:rsidRPr="001C7FDC">
        <w:rPr>
          <w:rFonts w:ascii="Times New Roman" w:hAnsi="Times New Roman" w:cs="Times New Roman"/>
        </w:rPr>
        <w:t xml:space="preserve"> has </w:t>
      </w:r>
      <w:r>
        <w:rPr>
          <w:rFonts w:ascii="Times New Roman" w:hAnsi="Times New Roman" w:cs="Times New Roman"/>
          <w:b/>
        </w:rPr>
        <w:t>04</w:t>
      </w:r>
      <w:r w:rsidRPr="001C7FDC">
        <w:rPr>
          <w:rFonts w:ascii="Times New Roman" w:hAnsi="Times New Roman" w:cs="Times New Roman"/>
          <w:b/>
        </w:rPr>
        <w:t xml:space="preserve"> MCQ’s</w:t>
      </w:r>
      <w:r w:rsidRPr="001C7FDC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  <w:b/>
        </w:rPr>
        <w:t>02</w:t>
      </w:r>
      <w:r w:rsidRPr="001C7FDC">
        <w:rPr>
          <w:rFonts w:ascii="Times New Roman" w:hAnsi="Times New Roman" w:cs="Times New Roman"/>
          <w:b/>
        </w:rPr>
        <w:t xml:space="preserve"> Assertion-Reason based questions</w:t>
      </w:r>
      <w:r>
        <w:rPr>
          <w:rFonts w:ascii="Times New Roman" w:hAnsi="Times New Roman" w:cs="Times New Roman"/>
        </w:rPr>
        <w:t xml:space="preserve"> of 1</w:t>
      </w:r>
      <w:r w:rsidRPr="001C7FDC">
        <w:rPr>
          <w:rFonts w:ascii="Times New Roman" w:hAnsi="Times New Roman" w:cs="Times New Roman"/>
        </w:rPr>
        <w:t xml:space="preserve"> mark each. </w:t>
      </w:r>
    </w:p>
    <w:p w:rsidR="00C61CA8" w:rsidRPr="001C7FDC" w:rsidRDefault="00C61CA8" w:rsidP="00C61CA8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  <w:r w:rsidRPr="001C7FDC">
        <w:rPr>
          <w:rFonts w:ascii="Times New Roman" w:hAnsi="Times New Roman" w:cs="Times New Roman"/>
        </w:rPr>
        <w:t xml:space="preserve">3. </w:t>
      </w:r>
      <w:r w:rsidRPr="001C7FDC">
        <w:rPr>
          <w:rFonts w:ascii="Times New Roman" w:hAnsi="Times New Roman" w:cs="Times New Roman"/>
          <w:b/>
        </w:rPr>
        <w:t>Section B</w:t>
      </w:r>
      <w:r w:rsidRPr="001C7FDC">
        <w:rPr>
          <w:rFonts w:ascii="Times New Roman" w:hAnsi="Times New Roman" w:cs="Times New Roman"/>
        </w:rPr>
        <w:t xml:space="preserve"> has </w:t>
      </w:r>
      <w:r w:rsidRPr="001C7FDC">
        <w:rPr>
          <w:rFonts w:ascii="Times New Roman" w:hAnsi="Times New Roman" w:cs="Times New Roman"/>
          <w:b/>
        </w:rPr>
        <w:t>02 Very Short Answer (VSA)-</w:t>
      </w:r>
      <w:r w:rsidRPr="001C7FDC">
        <w:rPr>
          <w:rFonts w:ascii="Times New Roman" w:hAnsi="Times New Roman" w:cs="Times New Roman"/>
        </w:rPr>
        <w:t xml:space="preserve">type questions of 2 marks each. </w:t>
      </w:r>
    </w:p>
    <w:p w:rsidR="00C61CA8" w:rsidRPr="001C7FDC" w:rsidRDefault="00C61CA8" w:rsidP="00C61CA8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  <w:r w:rsidRPr="001C7FDC">
        <w:rPr>
          <w:rFonts w:ascii="Times New Roman" w:hAnsi="Times New Roman" w:cs="Times New Roman"/>
        </w:rPr>
        <w:t xml:space="preserve">4. </w:t>
      </w:r>
      <w:r w:rsidRPr="001C7FDC">
        <w:rPr>
          <w:rFonts w:ascii="Times New Roman" w:hAnsi="Times New Roman" w:cs="Times New Roman"/>
          <w:b/>
        </w:rPr>
        <w:t>Section C</w:t>
      </w:r>
      <w:r w:rsidRPr="001C7FDC">
        <w:rPr>
          <w:rFonts w:ascii="Times New Roman" w:hAnsi="Times New Roman" w:cs="Times New Roman"/>
        </w:rPr>
        <w:t xml:space="preserve"> has </w:t>
      </w:r>
      <w:r w:rsidRPr="001C7FDC">
        <w:rPr>
          <w:rFonts w:ascii="Times New Roman" w:hAnsi="Times New Roman" w:cs="Times New Roman"/>
          <w:b/>
        </w:rPr>
        <w:t>02 Short Answer (SA)</w:t>
      </w:r>
      <w:r w:rsidRPr="001C7FDC">
        <w:rPr>
          <w:rFonts w:ascii="Times New Roman" w:hAnsi="Times New Roman" w:cs="Times New Roman"/>
        </w:rPr>
        <w:t xml:space="preserve">-type questions of 3 marks each. </w:t>
      </w:r>
    </w:p>
    <w:p w:rsidR="00C61CA8" w:rsidRPr="001C7FDC" w:rsidRDefault="00C61CA8" w:rsidP="00C61CA8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  <w:r w:rsidRPr="001C7FDC">
        <w:rPr>
          <w:rFonts w:ascii="Times New Roman" w:hAnsi="Times New Roman" w:cs="Times New Roman"/>
        </w:rPr>
        <w:t xml:space="preserve">5. </w:t>
      </w:r>
      <w:r w:rsidRPr="001C7FDC">
        <w:rPr>
          <w:rFonts w:ascii="Times New Roman" w:hAnsi="Times New Roman" w:cs="Times New Roman"/>
          <w:b/>
        </w:rPr>
        <w:t xml:space="preserve">Section D </w:t>
      </w:r>
      <w:r w:rsidRPr="001C7FDC">
        <w:rPr>
          <w:rFonts w:ascii="Times New Roman" w:hAnsi="Times New Roman" w:cs="Times New Roman"/>
        </w:rPr>
        <w:t xml:space="preserve">has </w:t>
      </w:r>
      <w:r w:rsidRPr="001C7FDC">
        <w:rPr>
          <w:rFonts w:ascii="Times New Roman" w:hAnsi="Times New Roman" w:cs="Times New Roman"/>
          <w:b/>
        </w:rPr>
        <w:t>01 Long Answer (LA)</w:t>
      </w:r>
      <w:r w:rsidRPr="001C7FDC">
        <w:rPr>
          <w:rFonts w:ascii="Times New Roman" w:hAnsi="Times New Roman" w:cs="Times New Roman"/>
        </w:rPr>
        <w:t xml:space="preserve">-type questions of 5 marks each. </w:t>
      </w:r>
    </w:p>
    <w:p w:rsidR="00C61CA8" w:rsidRDefault="00C61CA8" w:rsidP="00C61CA8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  <w:r w:rsidRPr="00051CE9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8F452E" wp14:editId="4C5DB194">
                <wp:simplePos x="0" y="0"/>
                <wp:positionH relativeFrom="margin">
                  <wp:align>center</wp:align>
                </wp:positionH>
                <wp:positionV relativeFrom="paragraph">
                  <wp:posOffset>257810</wp:posOffset>
                </wp:positionV>
                <wp:extent cx="6864288" cy="11467"/>
                <wp:effectExtent l="0" t="0" r="32385" b="2667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4288" cy="11467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BA471C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0.3pt" to="540.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" strokecolor="windowText" strokeweight="1pt">
                <v:stroke joinstyle="miter"/>
                <w10:wrap anchorx="margin"/>
              </v:line>
            </w:pict>
          </mc:Fallback>
        </mc:AlternateContent>
      </w:r>
      <w:r w:rsidRPr="001C7FDC">
        <w:rPr>
          <w:rFonts w:ascii="Times New Roman" w:hAnsi="Times New Roman" w:cs="Times New Roman"/>
        </w:rPr>
        <w:t xml:space="preserve">6. </w:t>
      </w:r>
      <w:r w:rsidRPr="001C7FDC">
        <w:rPr>
          <w:rFonts w:ascii="Times New Roman" w:hAnsi="Times New Roman" w:cs="Times New Roman"/>
          <w:b/>
        </w:rPr>
        <w:t>Section E</w:t>
      </w:r>
      <w:r w:rsidRPr="001C7FDC">
        <w:rPr>
          <w:rFonts w:ascii="Times New Roman" w:hAnsi="Times New Roman" w:cs="Times New Roman"/>
        </w:rPr>
        <w:t xml:space="preserve"> has </w:t>
      </w:r>
      <w:r w:rsidRPr="005905FD">
        <w:rPr>
          <w:rFonts w:ascii="Times New Roman" w:hAnsi="Times New Roman" w:cs="Times New Roman"/>
          <w:b/>
        </w:rPr>
        <w:t>01</w:t>
      </w:r>
      <w:r w:rsidRPr="001C7FDC">
        <w:rPr>
          <w:rFonts w:ascii="Times New Roman" w:hAnsi="Times New Roman" w:cs="Times New Roman"/>
        </w:rPr>
        <w:t xml:space="preserve"> case based unit of assessment (4 marks) with sub parts. </w:t>
      </w:r>
    </w:p>
    <w:p w:rsidR="00C61CA8" w:rsidRDefault="00C61CA8" w:rsidP="00C61CA8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C61CA8" w:rsidRPr="00C80CF2" w:rsidRDefault="00C61CA8" w:rsidP="009E38A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</w:p>
          <w:p w:rsidR="00C61CA8" w:rsidRPr="00C80CF2" w:rsidRDefault="00C61CA8" w:rsidP="009E38A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80CF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proofErr w:type="gramEnd"/>
            <w:r w:rsidRPr="00C80CF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of 6 questions</w:t>
            </w:r>
            <w:r w:rsidRPr="00C80CF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C80CF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80CF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mark each).</w:t>
            </w: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The value of x for w</w:t>
            </w:r>
            <w:r w:rsidR="0034246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ich the points(1,5) (x,1) and (4,11) are collinear is</w:t>
            </w:r>
          </w:p>
          <w:p w:rsidR="00C61CA8" w:rsidRPr="00C80CF2" w:rsidRDefault="00C61CA8" w:rsidP="009E38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(a)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(b)0                (c)1                        (d) -1</w:t>
            </w: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C61CA8" w:rsidRPr="00C80CF2" w:rsidRDefault="00C61CA8" w:rsidP="009E3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The equation of the line parallel to x </w:t>
            </w:r>
            <w:proofErr w:type="spellStart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aixs</w:t>
            </w:r>
            <w:proofErr w:type="spellEnd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at a distance of 5 units below it is</w:t>
            </w:r>
          </w:p>
          <w:p w:rsidR="0047774A" w:rsidRDefault="00C61CA8" w:rsidP="00C61CA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a)y+5=0</m:t>
              </m:r>
            </m:oMath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b)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x+5=0</m:t>
              </m:r>
            </m:oMath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)y-5=0</m:t>
              </m:r>
            </m:oMath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d)x-5=0</w:t>
            </w:r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</w:p>
          <w:p w:rsidR="00C61CA8" w:rsidRPr="00C80CF2" w:rsidRDefault="00C61CA8" w:rsidP="00C61CA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CA8" w:rsidRPr="00C80CF2" w:rsidTr="009E38AE">
        <w:trPr>
          <w:trHeight w:val="647"/>
        </w:trPr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C61CA8" w:rsidRPr="00C80CF2" w:rsidRDefault="00C61CA8" w:rsidP="009E38A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Three persons enter a railway carriage where there are 5 vacant </w:t>
            </w:r>
            <w:proofErr w:type="spellStart"/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>seats,the</w:t>
            </w:r>
            <w:proofErr w:type="spellEnd"/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number of ways in which they can seat themselves is</w:t>
            </w:r>
          </w:p>
          <w:p w:rsidR="00C61CA8" w:rsidRDefault="00C61CA8" w:rsidP="00C61CA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 20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                            b)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60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</m:oMath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                        c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)15</m:t>
              </m:r>
            </m:oMath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 xml:space="preserve">      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d)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none of these</m:t>
              </m:r>
            </m:oMath>
          </w:p>
          <w:p w:rsidR="0047774A" w:rsidRPr="00C80CF2" w:rsidRDefault="0047774A" w:rsidP="00C61CA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50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n+1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=50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3n-1</m:t>
                  </m:r>
                </m:sub>
              </m:sSub>
            </m:oMath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then the value of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</w:t>
            </w:r>
          </w:p>
          <w:p w:rsidR="00C61CA8" w:rsidRPr="00C80CF2" w:rsidRDefault="00C61CA8" w:rsidP="009E38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a)132                         b)44                            c)66                d) 116</w:t>
            </w:r>
          </w:p>
          <w:p w:rsidR="00C61CA8" w:rsidRPr="00C80CF2" w:rsidRDefault="00C61CA8" w:rsidP="009E38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CA8" w:rsidRPr="00C80CF2" w:rsidTr="009E38AE">
        <w:trPr>
          <w:trHeight w:val="170"/>
        </w:trPr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ASSERTION- </w:t>
            </w:r>
            <w:r w:rsidRPr="00C80CF2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REASON BASED QUESTIONS</w:t>
            </w:r>
            <w:r w:rsidRPr="00C80CF2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:</w:t>
            </w: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In the following questions, a statement of assertion (A) is followed by a statement of Reason (R). Choose the correct answer out of the following choices. </w:t>
            </w: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  (a) Both A and R are true and R is the correct explanation of A. </w:t>
            </w: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  (b) Both A and R are true but R is not the correct explanation of A. </w:t>
            </w: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) A is true but R is false. </w:t>
            </w: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  (d) A is false but R is true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61CA8" w:rsidRPr="00C80CF2" w:rsidRDefault="00C61CA8" w:rsidP="009E38AE">
            <w:pPr>
              <w:ind w:left="6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ASSERTION: </w:t>
            </w: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The equation of line through (2,3) making equal intercepts on coordinate axis is </w:t>
            </w:r>
            <w:proofErr w:type="spellStart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x+y</w:t>
            </w:r>
            <w:proofErr w:type="spellEnd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=5</w:t>
            </w:r>
          </w:p>
          <w:p w:rsidR="00C61CA8" w:rsidRPr="00C80CF2" w:rsidRDefault="009D1B90" w:rsidP="009E38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C80CF2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REASON:</w:t>
            </w:r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>The</w:t>
            </w:r>
            <w:proofErr w:type="spellEnd"/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equation of a </w:t>
            </w:r>
            <w:proofErr w:type="spellStart"/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>linte</w:t>
            </w:r>
            <w:proofErr w:type="spellEnd"/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making equal intercepts on coordinate axis is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+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=1</m:t>
              </m:r>
            </m:oMath>
          </w:p>
          <w:p w:rsidR="00C61CA8" w:rsidRPr="00C80CF2" w:rsidRDefault="00C61CA8" w:rsidP="009E38AE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61CA8" w:rsidRPr="00C80CF2" w:rsidRDefault="009D1B90" w:rsidP="009E38AE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ASSERTION: </w:t>
            </w: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The total number of ways of answering 6 multiple choice questions each question has 4 choices is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</m:oMath>
          </w:p>
          <w:p w:rsidR="00C61CA8" w:rsidRPr="00C80CF2" w:rsidRDefault="00C61CA8" w:rsidP="009E38AE">
            <w:pPr>
              <w:ind w:lef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REASON: </w:t>
            </w:r>
            <w:r w:rsidR="009D1B90"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The number of ways of arranging n objects taking 4 at a time with repetition is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sup>
              </m:sSup>
            </m:oMath>
          </w:p>
          <w:p w:rsidR="00C61CA8" w:rsidRPr="00C80CF2" w:rsidRDefault="00C61CA8" w:rsidP="009E38A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C61CA8" w:rsidRPr="00C80CF2" w:rsidRDefault="00C61CA8" w:rsidP="009E38AE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</w:p>
          <w:p w:rsidR="00C61CA8" w:rsidRPr="00C80CF2" w:rsidRDefault="00C61CA8" w:rsidP="009E38AE">
            <w:pPr>
              <w:ind w:lef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                        </w:t>
            </w:r>
            <w:r w:rsidR="004120C8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              </w:t>
            </w:r>
            <w:r w:rsidRPr="00C80CF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(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C80CF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of 2 questions</w:t>
            </w:r>
            <w:r w:rsidRPr="00C80CF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C80CF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0CF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marks each)</w:t>
            </w: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61CA8" w:rsidRPr="00C80CF2" w:rsidRDefault="009D1B90" w:rsidP="009D1B90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Find the points on x axis whose perpendicular distance from line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=1 </m:t>
              </m:r>
            </m:oMath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is 4 units.</w:t>
            </w:r>
          </w:p>
          <w:p w:rsidR="00C61CA8" w:rsidRPr="00C80CF2" w:rsidRDefault="00C61CA8" w:rsidP="009E38AE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C61CA8" w:rsidRPr="00C80CF2" w:rsidRDefault="009D1B90" w:rsidP="009D1B9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>In how many ways can letters of the word “DAUGHTER” be arranged .In how many of them are vowels together.</w:t>
            </w: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9D1B90" w:rsidRPr="00C80CF2" w:rsidRDefault="009D1B90" w:rsidP="009E38AE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5A60" w:rsidRPr="00C80CF2" w:rsidRDefault="00335A60" w:rsidP="009E38AE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1CA8" w:rsidRPr="00C80CF2" w:rsidRDefault="00C61CA8" w:rsidP="009E38AE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Section C</w:t>
            </w:r>
          </w:p>
          <w:p w:rsidR="00C61CA8" w:rsidRPr="00C80CF2" w:rsidRDefault="00C61CA8" w:rsidP="009E38AE">
            <w:pPr>
              <w:pStyle w:val="TableParagraph"/>
              <w:spacing w:before="115"/>
              <w:ind w:left="1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             </w:t>
            </w:r>
            <w:r w:rsidR="004120C8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                         </w:t>
            </w:r>
            <w:r w:rsidRPr="00C80CF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(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C80CF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of 2 questions</w:t>
            </w:r>
            <w:r w:rsidRPr="00C80CF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C80CF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80CF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marks each)</w:t>
            </w: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080" w:type="dxa"/>
          </w:tcPr>
          <w:p w:rsidR="00C61CA8" w:rsidRPr="00C80CF2" w:rsidRDefault="009D1B90" w:rsidP="009D1B90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Find the equation of straight line which passes through the point of intersection of the lines 3x+4y-1=0 and 2x-5y+7=0 and which is perpendicular to 4x-2y+3=0.</w:t>
            </w: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A8" w:rsidRPr="00C80CF2" w:rsidTr="009E38AE">
        <w:trPr>
          <w:trHeight w:val="953"/>
        </w:trPr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:rsidR="00C61CA8" w:rsidRPr="00C80CF2" w:rsidRDefault="009D1B90" w:rsidP="009E38AE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How many odd numbers less than 1000 can be formed using the digits 0</w:t>
            </w:r>
            <w:proofErr w:type="gramStart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,1,4,5,7,8</w:t>
            </w:r>
            <w:proofErr w:type="gramEnd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if repetition of digits is allowed.</w:t>
            </w: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120C8" w:rsidRDefault="00C61CA8" w:rsidP="004120C8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Section D  </w:t>
            </w:r>
          </w:p>
          <w:p w:rsidR="002A6BA5" w:rsidRPr="00C80CF2" w:rsidRDefault="00335A60" w:rsidP="004120C8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20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question of 5 marks)</w:t>
            </w:r>
            <w:r w:rsidR="00C61CA8"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FDD" w:rsidRPr="00C80CF2" w:rsidTr="009E38AE">
        <w:tc>
          <w:tcPr>
            <w:tcW w:w="562" w:type="dxa"/>
          </w:tcPr>
          <w:p w:rsidR="00392FDD" w:rsidRPr="00C80CF2" w:rsidRDefault="00392FDD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392FDD" w:rsidRPr="00C80CF2" w:rsidRDefault="00392FDD" w:rsidP="002A6BA5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A triangle ABC has vertices  A(2,3) B(4,-1) and C(-1,2).Find the </w:t>
            </w:r>
          </w:p>
          <w:p w:rsidR="00392FDD" w:rsidRPr="00C80CF2" w:rsidRDefault="00392FDD" w:rsidP="002A6BA5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i)Equation of altitude from A on BC</w:t>
            </w:r>
          </w:p>
          <w:p w:rsidR="00392FDD" w:rsidRPr="00C80CF2" w:rsidRDefault="00392FDD" w:rsidP="002A6BA5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ii)Equation of median from B on AC</w:t>
            </w:r>
          </w:p>
          <w:p w:rsidR="00392FDD" w:rsidRPr="00C80CF2" w:rsidRDefault="00392FDD" w:rsidP="002A6BA5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iii)Length of altitude from vertex A</w:t>
            </w:r>
          </w:p>
        </w:tc>
        <w:tc>
          <w:tcPr>
            <w:tcW w:w="538" w:type="dxa"/>
          </w:tcPr>
          <w:p w:rsidR="00392FDD" w:rsidRPr="00C80CF2" w:rsidRDefault="00392FDD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C61CA8" w:rsidRPr="00C80CF2" w:rsidRDefault="00C61CA8" w:rsidP="009E38AE">
            <w:pPr>
              <w:pStyle w:val="TableParagraph"/>
              <w:spacing w:before="115"/>
              <w:ind w:left="12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C80CF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80CF2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Section E</w:t>
            </w: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A8" w:rsidRPr="00C80CF2" w:rsidTr="009E38AE">
        <w:tc>
          <w:tcPr>
            <w:tcW w:w="562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:rsidR="00C61CA8" w:rsidRDefault="00C61CA8" w:rsidP="009E38AE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b/>
                <w:sz w:val="24"/>
                <w:szCs w:val="24"/>
              </w:rPr>
              <w:t>Case Study</w:t>
            </w: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92FDD" w:rsidRPr="00C80CF2" w:rsidRDefault="00392FDD" w:rsidP="004120C8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A group of 5 students have to be selected for “Student Council” from 7 boys and 4 girls.</w:t>
            </w:r>
          </w:p>
          <w:p w:rsidR="00C61CA8" w:rsidRPr="00C80CF2" w:rsidRDefault="00C61CA8" w:rsidP="009E38AE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Based on the above </w:t>
            </w:r>
            <w:proofErr w:type="spellStart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information,</w:t>
            </w:r>
            <w:r w:rsidR="00392FDD" w:rsidRPr="00C80CF2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proofErr w:type="spellEnd"/>
            <w:r w:rsidR="00392FDD"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the following</w:t>
            </w:r>
          </w:p>
          <w:p w:rsidR="00392FDD" w:rsidRPr="00C80CF2" w:rsidRDefault="00392FDD" w:rsidP="009E38AE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In how many ways can it </w:t>
            </w:r>
            <w:r w:rsidR="004120C8">
              <w:rPr>
                <w:rFonts w:ascii="Times New Roman" w:hAnsi="Times New Roman" w:cs="Times New Roman"/>
                <w:sz w:val="24"/>
                <w:szCs w:val="24"/>
              </w:rPr>
              <w:t xml:space="preserve">be done </w:t>
            </w:r>
          </w:p>
          <w:p w:rsidR="00392FDD" w:rsidRPr="00C80CF2" w:rsidRDefault="00392FDD" w:rsidP="009E38AE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E1984"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E1984" w:rsidRPr="00C80CF2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proofErr w:type="gramEnd"/>
            <w:r w:rsidR="00CE1984"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the Council must have </w:t>
            </w: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atleast</w:t>
            </w:r>
            <w:proofErr w:type="spellEnd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3 girls.</w:t>
            </w:r>
            <w:r w:rsidR="00335A60"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(1)</w:t>
            </w:r>
          </w:p>
          <w:p w:rsidR="00392FDD" w:rsidRPr="00C80CF2" w:rsidRDefault="00392FDD" w:rsidP="009E38AE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ii)</w:t>
            </w:r>
            <w:r w:rsidR="00CE1984"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) if the council  must have exactly 3 girls</w:t>
            </w:r>
            <w:r w:rsidR="00335A60"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(1)</w:t>
            </w:r>
          </w:p>
          <w:p w:rsidR="00392FDD" w:rsidRPr="00C80CF2" w:rsidRDefault="00CE1984" w:rsidP="009E38AE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proofErr w:type="gramStart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)If</w:t>
            </w:r>
            <w:proofErr w:type="gramEnd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the Council  must have </w:t>
            </w:r>
            <w:proofErr w:type="spellStart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atmost</w:t>
            </w:r>
            <w:proofErr w:type="spellEnd"/>
            <w:r w:rsidR="00392FDD"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3 girls.</w:t>
            </w: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A60"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(2)</w:t>
            </w:r>
          </w:p>
          <w:p w:rsidR="00CE1984" w:rsidRPr="00C80CF2" w:rsidRDefault="00CE1984" w:rsidP="009E38AE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</w:p>
          <w:p w:rsidR="00C61CA8" w:rsidRPr="00C80CF2" w:rsidRDefault="00CE1984" w:rsidP="009E38AE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If the Council must have </w:t>
            </w:r>
            <w:proofErr w:type="spellStart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atleast</w:t>
            </w:r>
            <w:proofErr w:type="spellEnd"/>
            <w:r w:rsidRPr="00C80CF2">
              <w:rPr>
                <w:rFonts w:ascii="Times New Roman" w:hAnsi="Times New Roman" w:cs="Times New Roman"/>
                <w:sz w:val="24"/>
                <w:szCs w:val="24"/>
              </w:rPr>
              <w:t xml:space="preserve"> 2 boys</w:t>
            </w:r>
          </w:p>
        </w:tc>
        <w:tc>
          <w:tcPr>
            <w:tcW w:w="538" w:type="dxa"/>
          </w:tcPr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CA8" w:rsidRPr="00C80CF2" w:rsidRDefault="00C61CA8" w:rsidP="009E3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C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61CA8" w:rsidRPr="00C80CF2" w:rsidRDefault="00C61CA8" w:rsidP="00C61CA8">
      <w:pPr>
        <w:rPr>
          <w:rFonts w:ascii="Times New Roman" w:hAnsi="Times New Roman" w:cs="Times New Roman"/>
          <w:sz w:val="24"/>
          <w:szCs w:val="24"/>
        </w:rPr>
      </w:pPr>
    </w:p>
    <w:p w:rsidR="00251B06" w:rsidRPr="00C80CF2" w:rsidRDefault="00251B06">
      <w:pPr>
        <w:rPr>
          <w:rFonts w:ascii="Times New Roman" w:hAnsi="Times New Roman" w:cs="Times New Roman"/>
          <w:sz w:val="24"/>
          <w:szCs w:val="24"/>
        </w:rPr>
      </w:pPr>
    </w:p>
    <w:sectPr w:rsidR="00251B06" w:rsidRPr="00C80CF2" w:rsidSect="00BF1C06">
      <w:footerReference w:type="default" r:id="rId7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2BA" w:rsidRDefault="00FF5894">
      <w:pPr>
        <w:spacing w:after="0" w:line="240" w:lineRule="auto"/>
      </w:pPr>
      <w:r>
        <w:separator/>
      </w:r>
    </w:p>
  </w:endnote>
  <w:endnote w:type="continuationSeparator" w:id="0">
    <w:p w:rsidR="006E42BA" w:rsidRDefault="00FF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7059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62D0" w:rsidRDefault="002A6B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77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2849" w:rsidRDefault="004777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2BA" w:rsidRDefault="00FF5894">
      <w:pPr>
        <w:spacing w:after="0" w:line="240" w:lineRule="auto"/>
      </w:pPr>
      <w:r>
        <w:separator/>
      </w:r>
    </w:p>
  </w:footnote>
  <w:footnote w:type="continuationSeparator" w:id="0">
    <w:p w:rsidR="006E42BA" w:rsidRDefault="00FF58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A8"/>
    <w:rsid w:val="00251B06"/>
    <w:rsid w:val="002A6BA5"/>
    <w:rsid w:val="002C7D33"/>
    <w:rsid w:val="00335A60"/>
    <w:rsid w:val="00342469"/>
    <w:rsid w:val="00392FDD"/>
    <w:rsid w:val="004120C8"/>
    <w:rsid w:val="00463EFE"/>
    <w:rsid w:val="0047774A"/>
    <w:rsid w:val="00585347"/>
    <w:rsid w:val="00644BA5"/>
    <w:rsid w:val="00663AF3"/>
    <w:rsid w:val="006E42BA"/>
    <w:rsid w:val="00812290"/>
    <w:rsid w:val="009D1B90"/>
    <w:rsid w:val="00C61CA8"/>
    <w:rsid w:val="00C80CF2"/>
    <w:rsid w:val="00CE1984"/>
    <w:rsid w:val="00F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95E0EC-1EA5-4685-8705-33861AAB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CA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1CA8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61CA8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61C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A8"/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C61C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AF3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Ayesha</cp:lastModifiedBy>
  <cp:revision>15</cp:revision>
  <cp:lastPrinted>2024-11-08T05:06:00Z</cp:lastPrinted>
  <dcterms:created xsi:type="dcterms:W3CDTF">2024-11-06T03:37:00Z</dcterms:created>
  <dcterms:modified xsi:type="dcterms:W3CDTF">2024-11-11T04:06:00Z</dcterms:modified>
</cp:coreProperties>
</file>